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1643647869" w:edGrp="everyone"/>
      <w:permEnd w:id="1643647869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Pr="001602BF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7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9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476114A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del w:id="72" w:author="Alice Taylor (NESO)" w:date="2024-12-12T15:12:00Z">
        <w:r w:rsidR="00F64208" w:rsidDel="00F64208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3" w:author="Lizzie Timmins (NESO)" w:date="2024-12-04T15:43:00Z">
        <w:r w:rsidR="003D3068">
          <w:rPr>
            <w:rFonts w:ascii="Arial" w:eastAsia="Times New Roman" w:hAnsi="Arial" w:cs="Times New Roman"/>
            <w:sz w:val="24"/>
            <w:szCs w:val="24"/>
          </w:rPr>
          <w:t>5</w:t>
        </w:r>
      </w:ins>
      <w:ins w:id="7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5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  <w:ins w:id="8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  <w:ins w:id="8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3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  <w:ins w:id="8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6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E95B65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  <w:ins w:id="8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9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9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90" w:author="Lizzie Timmins (NESO)" w:date="2024-12-04T16:28:00Z">
        <w:r w:rsidR="0007345D">
          <w:rPr>
            <w:rFonts w:ascii="Arial" w:hAnsi="Arial" w:cs="Arial"/>
            <w:sz w:val="24"/>
            <w:szCs w:val="24"/>
          </w:rPr>
          <w:t>)</w:t>
        </w:r>
      </w:ins>
      <w:ins w:id="9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2" w:author="Alice Taylor (NESO)" w:date="2024-12-12T15:16:00Z">
        <w:r w:rsidR="0064155A" w:rsidDel="0064155A">
          <w:rPr>
            <w:rFonts w:ascii="Arial" w:hAnsi="Arial" w:cs="Arial"/>
            <w:sz w:val="24"/>
            <w:szCs w:val="24"/>
          </w:rPr>
          <w:delText>)</w:delText>
        </w:r>
      </w:del>
      <w:ins w:id="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  <w:ins w:id="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7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8" w:author="Lizzie Timmins (NESO)" w:date="2024-11-05T11:45:00Z"/>
          <w:rFonts w:ascii="Arial" w:hAnsi="Arial" w:cs="Arial"/>
          <w:sz w:val="24"/>
          <w:szCs w:val="24"/>
        </w:rPr>
      </w:pPr>
      <w:ins w:id="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0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1" w:author="Lizzie Timmins (NESO)" w:date="2024-11-05T11:45:00Z"/>
          <w:rFonts w:ascii="Arial" w:hAnsi="Arial" w:cs="Arial"/>
          <w:sz w:val="24"/>
          <w:szCs w:val="24"/>
        </w:rPr>
      </w:pPr>
      <w:ins w:id="1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4" w:author="Lizzie Timmins (NESO)" w:date="2024-11-05T11:45:00Z"/>
          <w:rFonts w:ascii="Arial" w:hAnsi="Arial" w:cs="Arial"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6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5CF4B13D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7" w:author="Lizzie Timmins (NESO)" w:date="2024-11-05T11:45:00Z"/>
          <w:rFonts w:ascii="Arial" w:hAnsi="Arial" w:cs="Arial"/>
          <w:sz w:val="24"/>
          <w:szCs w:val="24"/>
        </w:rPr>
      </w:pPr>
      <w:ins w:id="10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9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6046EF9D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4" w:author="Lizzie Timmins (NESO)" w:date="2024-11-05T11:45:00Z"/>
          <w:rFonts w:ascii="Arial" w:hAnsi="Arial" w:cs="Arial"/>
          <w:sz w:val="24"/>
          <w:szCs w:val="24"/>
        </w:rPr>
      </w:pPr>
      <w:ins w:id="11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16" w:author="Lizzie Timmins (NESO)" w:date="2024-12-04T17:06:00Z">
        <w:r w:rsidR="00DD4242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17" w:author="Alice Taylor (NESO)" w:date="2024-12-12T16:11:00Z">
        <w:r w:rsidR="006B1CEE" w:rsidDel="006B1CEE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1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0" w:author="Lizzie Timmins (NESO)" w:date="2024-11-05T11:45:00Z"/>
          <w:rFonts w:ascii="Arial" w:hAnsi="Arial" w:cs="Arial"/>
          <w:sz w:val="24"/>
          <w:szCs w:val="24"/>
        </w:rPr>
      </w:pPr>
      <w:ins w:id="1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2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2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1D847ADB" w:rsidR="000D1A21" w:rsidRPr="001602BF" w:rsidRDefault="003D3068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0" w:author="Lizzie Timmins (NESO)" w:date="2024-11-05T11:45:00Z"/>
          <w:rFonts w:ascii="Arial" w:hAnsi="Arial" w:cs="Arial"/>
          <w:sz w:val="24"/>
          <w:szCs w:val="24"/>
        </w:rPr>
      </w:pPr>
      <w:ins w:id="131" w:author="Lizzie Timmins (NESO)" w:date="2024-12-04T15:45:00Z">
        <w:r w:rsidRPr="003D3068">
          <w:rPr>
            <w:rFonts w:ascii="Arial" w:hAnsi="Arial" w:cs="Arial"/>
            <w:sz w:val="24"/>
            <w:szCs w:val="24"/>
          </w:rPr>
          <w:t xml:space="preserve">A </w:t>
        </w:r>
      </w:ins>
      <w:ins w:id="132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3" w:author="Lizzie Timmins (NESO)" w:date="2024-11-05T11:45:00Z"/>
          <w:rFonts w:ascii="Arial" w:hAnsi="Arial" w:cs="Arial"/>
          <w:sz w:val="24"/>
          <w:szCs w:val="24"/>
        </w:rPr>
      </w:pPr>
      <w:ins w:id="1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5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3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3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hAnsi="Arial" w:cs="Arial"/>
          <w:sz w:val="24"/>
          <w:szCs w:val="24"/>
        </w:rPr>
      </w:pPr>
      <w:ins w:id="1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0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lastRenderedPageBreak/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4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75E011A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 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4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4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hAnsi="Arial" w:cs="Arial"/>
          <w:sz w:val="24"/>
          <w:szCs w:val="24"/>
        </w:rPr>
      </w:pPr>
      <w:ins w:id="15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59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59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0" w:author="Lizzie Timmins (NESO)" w:date="2024-11-05T11:45:00Z"/>
          <w:rFonts w:ascii="Arial" w:hAnsi="Arial" w:cs="Arial"/>
          <w:sz w:val="24"/>
          <w:szCs w:val="24"/>
        </w:rPr>
      </w:pPr>
      <w:ins w:id="16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6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7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07379176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8" w:author="Lizzie Timmins (NESO)" w:date="2024-11-05T11:45:00Z"/>
          <w:rFonts w:ascii="Arial" w:hAnsi="Arial" w:cs="Arial"/>
          <w:sz w:val="24"/>
          <w:szCs w:val="24"/>
        </w:rPr>
      </w:pPr>
      <w:ins w:id="16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 xml:space="preserve">Developer’s </w:t>
        </w:r>
      </w:ins>
      <w:del w:id="170" w:author="Alice Taylor (NESO)" w:date="2024-12-12T15:30:00Z">
        <w:r w:rsidR="007E7C51" w:rsidDel="007E7C51">
          <w:rPr>
            <w:rStyle w:val="Strong"/>
            <w:rFonts w:ascii="Arial" w:hAnsi="Arial" w:cs="Arial"/>
            <w:sz w:val="24"/>
            <w:szCs w:val="24"/>
          </w:rPr>
          <w:delText xml:space="preserve">Equipment </w:delText>
        </w:r>
      </w:del>
      <w:ins w:id="171" w:author="Lizzie Timmins (NESO)" w:date="2024-12-04T17:06:00Z">
        <w:r w:rsidR="00DD4242" w:rsidRPr="00DD4242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72" w:author="Lizzie Timmins (NESO)" w:date="2024-11-05T11:45:00Z">
        <w:r w:rsidRPr="00DD4242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7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6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77" w:author="Lizzie Timmins (NESO)" w:date="2024-11-05T11:45:00Z"/>
          <w:rFonts w:ascii="Arial" w:hAnsi="Arial" w:cs="Arial"/>
          <w:sz w:val="24"/>
          <w:szCs w:val="24"/>
        </w:rPr>
      </w:pPr>
      <w:ins w:id="17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86" w:author="Lizzie Timmins (NESO)" w:date="2024-11-05T11:45:00Z"/>
          <w:rFonts w:ascii="Arial" w:hAnsi="Arial" w:cs="Arial"/>
          <w:sz w:val="24"/>
          <w:szCs w:val="24"/>
        </w:rPr>
      </w:pPr>
      <w:ins w:id="18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88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8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9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7147862C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2" w:author="Lizzie Timmins (NESO)" w:date="2024-11-05T11:45:00Z"/>
          <w:rFonts w:ascii="Arial" w:eastAsia="Arial" w:hAnsi="Arial" w:cs="Arial"/>
          <w:sz w:val="24"/>
          <w:szCs w:val="24"/>
        </w:rPr>
      </w:pPr>
      <w:ins w:id="193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4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5" w:author="Lizzie Timmins (NESO)" w:date="2024-11-05T11:45:00Z"/>
          <w:rFonts w:ascii="Arial" w:hAnsi="Arial" w:cs="Arial"/>
          <w:sz w:val="24"/>
          <w:szCs w:val="24"/>
        </w:rPr>
      </w:pPr>
      <w:ins w:id="196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lastRenderedPageBreak/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7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9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0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1" w:author="Lizzie Timmins (NESO)" w:date="2024-11-05T11:45:00Z"/>
          <w:rFonts w:ascii="Arial" w:hAnsi="Arial" w:cs="Arial"/>
          <w:sz w:val="24"/>
          <w:szCs w:val="24"/>
        </w:rPr>
      </w:pPr>
      <w:ins w:id="202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03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03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4" w:author="Lizzie Timmins (NESO)" w:date="2024-11-05T11:45:00Z"/>
          <w:rFonts w:ascii="Arial" w:hAnsi="Arial" w:cs="Arial"/>
          <w:sz w:val="24"/>
          <w:szCs w:val="24"/>
        </w:rPr>
      </w:pPr>
      <w:ins w:id="20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6" w:author="Lizzie Timmins (NESO)" w:date="2024-11-05T11:45:00Z"/>
          <w:rFonts w:ascii="Arial" w:hAnsi="Arial" w:cs="Arial"/>
          <w:sz w:val="24"/>
          <w:szCs w:val="24"/>
        </w:rPr>
      </w:pPr>
      <w:ins w:id="20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0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9" w:author="Lizzie Timmins (NESO)" w:date="2024-11-05T11:45:00Z"/>
          <w:rFonts w:ascii="Arial" w:hAnsi="Arial" w:cs="Arial"/>
          <w:sz w:val="24"/>
          <w:szCs w:val="24"/>
        </w:rPr>
      </w:pPr>
      <w:ins w:id="21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1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  <w:ins w:id="21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14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1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1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0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21" w:author="Lizzie Timmins (NESO)" w:date="2024-11-05T11:45:00Z"/>
          <w:rFonts w:ascii="Arial" w:hAnsi="Arial" w:cs="Arial"/>
          <w:sz w:val="24"/>
          <w:szCs w:val="24"/>
        </w:rPr>
      </w:pPr>
      <w:ins w:id="22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4" w:author="Lizzie Timmins (NESO)" w:date="2024-11-05T11:45:00Z"/>
          <w:rFonts w:ascii="Arial" w:hAnsi="Arial" w:cs="Arial"/>
          <w:sz w:val="24"/>
          <w:szCs w:val="24"/>
        </w:rPr>
      </w:pPr>
      <w:ins w:id="22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26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7" w:author="Lizzie Timmins (NESO)" w:date="2024-11-05T11:45:00Z"/>
          <w:rFonts w:ascii="Arial" w:hAnsi="Arial" w:cs="Arial"/>
          <w:sz w:val="24"/>
          <w:szCs w:val="24"/>
        </w:rPr>
      </w:pPr>
      <w:ins w:id="2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9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0" w:author="Lizzie Timmins (NESO)" w:date="2024-11-05T11:45:00Z"/>
          <w:rFonts w:ascii="Arial" w:hAnsi="Arial" w:cs="Arial"/>
          <w:sz w:val="24"/>
          <w:szCs w:val="24"/>
        </w:rPr>
      </w:pPr>
      <w:ins w:id="2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2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3" w:author="Lizzie Timmins (NESO)" w:date="2024-11-05T11:45:00Z"/>
          <w:rFonts w:ascii="Arial" w:hAnsi="Arial" w:cs="Arial"/>
          <w:sz w:val="24"/>
          <w:szCs w:val="24"/>
        </w:rPr>
      </w:pPr>
      <w:ins w:id="2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35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6" w:author="Lizzie Timmins (NESO)" w:date="2024-11-05T11:45:00Z"/>
          <w:rFonts w:ascii="Arial" w:hAnsi="Arial" w:cs="Arial"/>
          <w:sz w:val="24"/>
          <w:szCs w:val="24"/>
        </w:rPr>
      </w:pPr>
      <w:ins w:id="2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38" w:author="Lizzie Timmins (NESO)" w:date="2024-11-05T11:45:00Z"/>
          <w:rFonts w:ascii="Arial" w:hAnsi="Arial" w:cs="Arial"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4" w:author="Lizzie Timmins (NESO)" w:date="2024-11-05T11:45:00Z"/>
          <w:rFonts w:ascii="Arial" w:hAnsi="Arial" w:cs="Arial"/>
          <w:sz w:val="24"/>
          <w:szCs w:val="24"/>
        </w:rPr>
      </w:pPr>
      <w:ins w:id="2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4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7" w:author="Lizzie Timmins (NESO)" w:date="2024-11-05T11:45:00Z"/>
          <w:rFonts w:ascii="Arial" w:hAnsi="Arial" w:cs="Arial"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4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0" w:author="Lizzie Timmins (NESO)" w:date="2024-11-05T12:01:00Z"/>
          <w:rFonts w:ascii="Arial" w:hAnsi="Arial" w:cs="Arial"/>
          <w:sz w:val="24"/>
          <w:szCs w:val="24"/>
        </w:rPr>
      </w:pPr>
      <w:ins w:id="251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165EF0A2" w14:textId="77777777" w:rsidR="0074465D" w:rsidRDefault="0074465D" w:rsidP="004E4211">
      <w:pPr>
        <w:pStyle w:val="ListParagraph"/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/>
        <w:jc w:val="both"/>
        <w:outlineLvl w:val="3"/>
        <w:rPr>
          <w:ins w:id="252" w:author="Lizzie Timmins (NESO)" w:date="2024-11-05T11:55:00Z"/>
          <w:rFonts w:ascii="Arial" w:hAnsi="Arial" w:cs="Arial"/>
          <w:sz w:val="24"/>
          <w:szCs w:val="24"/>
        </w:rPr>
      </w:pPr>
    </w:p>
    <w:p w14:paraId="40AA4B43" w14:textId="681A3F6A" w:rsidR="00730092" w:rsidRDefault="00730092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3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54" w:author="Lizzie Timmins (NESO)" w:date="2024-11-05T11:55:00Z">
        <w:r w:rsidRPr="001E6345">
          <w:rPr>
            <w:rFonts w:ascii="Arial" w:hAnsi="Arial" w:cs="Arial"/>
            <w:b/>
            <w:bCs/>
            <w:sz w:val="24"/>
            <w:szCs w:val="24"/>
          </w:rPr>
          <w:t>Review</w:t>
        </w:r>
      </w:ins>
    </w:p>
    <w:p w14:paraId="40F75A48" w14:textId="77777777" w:rsidR="0074465D" w:rsidRPr="001E6345" w:rsidRDefault="0074465D" w:rsidP="004E4211">
      <w:pPr>
        <w:pStyle w:val="ListParagraph"/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/>
        <w:jc w:val="both"/>
        <w:outlineLvl w:val="3"/>
        <w:rPr>
          <w:ins w:id="255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19A10819" w14:textId="3AA599ED" w:rsidR="00730092" w:rsidRPr="004E4211" w:rsidRDefault="00054D2B" w:rsidP="004E4211">
      <w:pPr>
        <w:pStyle w:val="ListParagraph"/>
        <w:numPr>
          <w:ilvl w:val="2"/>
          <w:numId w:val="31"/>
        </w:numPr>
        <w:tabs>
          <w:tab w:val="left" w:pos="709"/>
          <w:tab w:val="left" w:pos="1276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6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57" w:author="Lizzie Timmins (NESO)" w:date="2024-11-05T11:55:00Z">
        <w:r w:rsidRPr="001E6345">
          <w:rPr>
            <w:rFonts w:ascii="Arial" w:hAnsi="Arial" w:cs="Arial"/>
            <w:sz w:val="24"/>
            <w:szCs w:val="24"/>
          </w:rPr>
          <w:t>12 months after the start of the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 xml:space="preserve"> First Gated Application and Offer Run </w:t>
        </w:r>
        <w:proofErr w:type="gramStart"/>
        <w:r w:rsidRPr="001E6345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E6345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E6345">
          <w:rPr>
            <w:rFonts w:ascii="Arial" w:hAnsi="Arial" w:cs="Arial"/>
            <w:sz w:val="24"/>
            <w:szCs w:val="24"/>
          </w:rPr>
          <w:t xml:space="preserve"> shall commence a review of the operation and application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Methodologies</w:t>
        </w:r>
        <w:r w:rsidRPr="001E6345">
          <w:rPr>
            <w:rFonts w:ascii="Arial" w:hAnsi="Arial" w:cs="Arial"/>
            <w:sz w:val="24"/>
            <w:szCs w:val="24"/>
          </w:rPr>
          <w:t xml:space="preserve"> and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Guidance Documents</w:t>
        </w:r>
        <w:r w:rsidRPr="001E6345">
          <w:rPr>
            <w:rFonts w:ascii="Arial" w:hAnsi="Arial" w:cs="Arial"/>
            <w:sz w:val="24"/>
            <w:szCs w:val="24"/>
          </w:rPr>
          <w:t xml:space="preserve"> to see the degree to which this has achieved the stated aims and ambitions of the connection reforms (TMO4+) (the “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>”).</w:t>
        </w:r>
      </w:ins>
    </w:p>
    <w:p w14:paraId="357B25E4" w14:textId="77777777" w:rsidR="0074465D" w:rsidRPr="001A04BB" w:rsidRDefault="0074465D" w:rsidP="004E4211">
      <w:pPr>
        <w:pStyle w:val="ListParagraph"/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8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592B5E70" w14:textId="49493FCC" w:rsidR="00054D2B" w:rsidRPr="004E4211" w:rsidRDefault="00F718C8" w:rsidP="004E4211">
      <w:pPr>
        <w:pStyle w:val="ListParagraph"/>
        <w:numPr>
          <w:ilvl w:val="2"/>
          <w:numId w:val="31"/>
        </w:numPr>
        <w:tabs>
          <w:tab w:val="left" w:pos="709"/>
          <w:tab w:val="left" w:pos="1276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9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60" w:author="Lizzie Timmins (NESO)" w:date="2024-11-05T11:55:00Z">
        <w:r w:rsidRPr="001E6345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E6345">
          <w:rPr>
            <w:rFonts w:ascii="Arial" w:hAnsi="Arial" w:cs="Arial"/>
            <w:sz w:val="24"/>
            <w:szCs w:val="24"/>
          </w:rPr>
          <w:t xml:space="preserve"> shall publish the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on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Website</w:t>
        </w:r>
        <w:r w:rsidRPr="001E6345">
          <w:rPr>
            <w:rFonts w:ascii="Arial" w:hAnsi="Arial" w:cs="Arial"/>
            <w:sz w:val="24"/>
            <w:szCs w:val="24"/>
          </w:rPr>
          <w:t xml:space="preserve"> within 4 months of commencing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and shall present this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at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Transmission Charging</w:t>
        </w:r>
        <w:r w:rsidRPr="001E6345">
          <w:rPr>
            <w:rFonts w:ascii="Arial" w:hAnsi="Arial" w:cs="Arial"/>
            <w:sz w:val="24"/>
            <w:szCs w:val="24"/>
          </w:rPr>
          <w:t xml:space="preserve">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Methodology Forum</w:t>
        </w:r>
        <w:r w:rsidRPr="001E6345">
          <w:rPr>
            <w:rFonts w:ascii="Arial" w:hAnsi="Arial" w:cs="Arial"/>
            <w:sz w:val="24"/>
            <w:szCs w:val="24"/>
          </w:rPr>
          <w:t xml:space="preserve"> and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CUSC Modification Panel</w:t>
        </w:r>
        <w:r w:rsidRPr="001E6345">
          <w:rPr>
            <w:rFonts w:ascii="Arial" w:hAnsi="Arial" w:cs="Arial"/>
            <w:sz w:val="24"/>
            <w:szCs w:val="24"/>
          </w:rPr>
          <w:t xml:space="preserve"> as soon as practicable after and in any event within 2 months of the publication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>.</w:t>
        </w:r>
      </w:ins>
    </w:p>
    <w:p w14:paraId="24BBB68E" w14:textId="77777777" w:rsidR="0074465D" w:rsidRPr="004E4211" w:rsidRDefault="0074465D" w:rsidP="004E4211">
      <w:pPr>
        <w:pStyle w:val="ListParagraph"/>
        <w:ind w:left="1985" w:hanging="1276"/>
        <w:rPr>
          <w:ins w:id="261" w:author="Lizzie Timmins (NESO)" w:date="2024-11-05T12:01:00Z"/>
          <w:rFonts w:ascii="Arial" w:hAnsi="Arial" w:cs="Arial"/>
          <w:b/>
          <w:bCs/>
          <w:sz w:val="24"/>
          <w:szCs w:val="24"/>
        </w:rPr>
      </w:pPr>
    </w:p>
    <w:p w14:paraId="30F7927E" w14:textId="77777777" w:rsidR="0074465D" w:rsidRPr="001A04BB" w:rsidRDefault="0074465D" w:rsidP="004E4211">
      <w:pPr>
        <w:pStyle w:val="ListParagraph"/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62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11EC64CD" w14:textId="6240D558" w:rsidR="002E13E2" w:rsidRPr="001E6345" w:rsidRDefault="002E13E2" w:rsidP="004E4211">
      <w:pPr>
        <w:pStyle w:val="ListParagraph"/>
        <w:numPr>
          <w:ilvl w:val="2"/>
          <w:numId w:val="31"/>
        </w:numPr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6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64" w:author="Lizzie Timmins (NESO)" w:date="2024-11-05T11:55:00Z">
        <w:r w:rsidRPr="001E6345">
          <w:rPr>
            <w:rFonts w:ascii="Arial" w:hAnsi="Arial" w:cs="Arial"/>
            <w:sz w:val="24"/>
            <w:szCs w:val="24"/>
          </w:rPr>
          <w:t xml:space="preserve">Following the presentation of the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to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hAnsi="Arial" w:cs="Arial"/>
            <w:sz w:val="24"/>
            <w:szCs w:val="24"/>
          </w:rPr>
          <w:t xml:space="preserve">, 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shall determine whether or not to submit the output of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on terms specified by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to a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Standing Group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in accordance with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Section 8 Paragraph 8.21 to consider and report back as to whether including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Gated Methodologies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and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Guidance Documents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as sections within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 xml:space="preserve">CUSC </w:t>
        </w:r>
        <w:r w:rsidRPr="001E6345">
          <w:rPr>
            <w:rFonts w:ascii="Arial" w:eastAsia="Calibri" w:hAnsi="Arial" w:cs="Arial"/>
            <w:sz w:val="24"/>
            <w:szCs w:val="24"/>
          </w:rPr>
          <w:t>being of benefit to stakeholders.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6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67" w:author="Lizzie Timmins (NESO)" w:date="2024-11-05T11:45:00Z"/>
        </w:rPr>
      </w:pPr>
      <w:ins w:id="26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2E401" w14:textId="77777777" w:rsidR="00923809" w:rsidRDefault="00923809" w:rsidP="005E4CD6">
      <w:pPr>
        <w:spacing w:after="0" w:line="240" w:lineRule="auto"/>
      </w:pPr>
      <w:r>
        <w:separator/>
      </w:r>
    </w:p>
  </w:endnote>
  <w:endnote w:type="continuationSeparator" w:id="0">
    <w:p w14:paraId="01242845" w14:textId="77777777" w:rsidR="00923809" w:rsidRDefault="00923809" w:rsidP="005E4CD6">
      <w:pPr>
        <w:spacing w:after="0" w:line="240" w:lineRule="auto"/>
      </w:pPr>
      <w:r>
        <w:continuationSeparator/>
      </w:r>
    </w:p>
  </w:endnote>
  <w:endnote w:type="continuationNotice" w:id="1">
    <w:p w14:paraId="4CB6D25E" w14:textId="77777777" w:rsidR="00923809" w:rsidRDefault="009238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A3980" w14:textId="77777777" w:rsidR="00923809" w:rsidRDefault="00923809" w:rsidP="005E4CD6">
      <w:pPr>
        <w:spacing w:after="0" w:line="240" w:lineRule="auto"/>
      </w:pPr>
      <w:r>
        <w:separator/>
      </w:r>
    </w:p>
  </w:footnote>
  <w:footnote w:type="continuationSeparator" w:id="0">
    <w:p w14:paraId="2F1656B3" w14:textId="77777777" w:rsidR="00923809" w:rsidRDefault="00923809" w:rsidP="005E4CD6">
      <w:pPr>
        <w:spacing w:after="0" w:line="240" w:lineRule="auto"/>
      </w:pPr>
      <w:r>
        <w:continuationSeparator/>
      </w:r>
    </w:p>
  </w:footnote>
  <w:footnote w:type="continuationNotice" w:id="1">
    <w:p w14:paraId="7A7DAB75" w14:textId="77777777" w:rsidR="00923809" w:rsidRDefault="009238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FbbytTj8AZ5J0rm4oVWdZ1hLDjnXt+Ij80/AjvDxIXTQxN/BoKkOfkzKW/BIHMbg1T0noDsjHCKGayVDd1Rz1g==" w:salt="G8SvHzdng9RVi9Mgr3jU+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4D2B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5D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3FC9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4BB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345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66945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13E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552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3068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474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39D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4211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55A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1CE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092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465D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905"/>
    <w:rsid w:val="007E1498"/>
    <w:rsid w:val="007E1527"/>
    <w:rsid w:val="007E1998"/>
    <w:rsid w:val="007E2B13"/>
    <w:rsid w:val="007E4EA8"/>
    <w:rsid w:val="007E57DE"/>
    <w:rsid w:val="007E6D33"/>
    <w:rsid w:val="007E7724"/>
    <w:rsid w:val="007E7C51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1BDB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F88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809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60C6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3E62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1AD9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061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96E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1938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02F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C55FD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242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7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208"/>
    <w:rsid w:val="00F6490C"/>
    <w:rsid w:val="00F655E3"/>
    <w:rsid w:val="00F655FC"/>
    <w:rsid w:val="00F66BB6"/>
    <w:rsid w:val="00F66CAB"/>
    <w:rsid w:val="00F66FC5"/>
    <w:rsid w:val="00F676A7"/>
    <w:rsid w:val="00F7152C"/>
    <w:rsid w:val="00F718C8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FDC44CED-8BFD-47FD-9915-FB84729D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928F1A-85D6-4625-8767-DF993FB2EAF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cadce026-d35b-4a62-a2ee-1436bb44fb55"/>
    <ds:schemaRef ds:uri="http://schemas.microsoft.com/office/2006/documentManagement/types"/>
    <ds:schemaRef ds:uri="http://schemas.openxmlformats.org/package/2006/metadata/core-properties"/>
    <ds:schemaRef ds:uri="97b6fe81-1556-4112-94ca-31043ca39b71"/>
    <ds:schemaRef ds:uri="f71abe4e-f5ff-49cd-8eff-5f4949acc51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C0B5ED5-84BF-45C1-A4B9-FBF4C39E7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2519</Words>
  <Characters>14360</Characters>
  <Application>Microsoft Office Word</Application>
  <DocSecurity>8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16 CMP376 V1.0 27 November 2023</vt:lpstr>
    </vt:vector>
  </TitlesOfParts>
  <Company/>
  <LinksUpToDate>false</LinksUpToDate>
  <CharactersWithSpaces>16846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Claire Goult (NESO)</cp:lastModifiedBy>
  <cp:revision>22</cp:revision>
  <dcterms:created xsi:type="dcterms:W3CDTF">2024-11-05T19:54:00Z</dcterms:created>
  <dcterms:modified xsi:type="dcterms:W3CDTF">2024-12-12T16:47:00Z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